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left"/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  <w:rPrChange w:id="0" w:author="周芳艳" w:date="2017-06-13T16:47:00Z">
            <w:rPr>
              <w:rFonts w:hint="eastAsia" w:ascii="黑体" w:hAnsi="黑体" w:eastAsia="黑体" w:cs="黑体"/>
              <w:b w:val="0"/>
              <w:bCs/>
              <w:sz w:val="32"/>
              <w:szCs w:val="32"/>
              <w:lang w:val="en-US" w:eastAsia="zh-CN"/>
            </w:rPr>
          </w:rPrChange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  <w:rPrChange w:id="1" w:author="周芳艳" w:date="2017-06-13T16:47:00Z">
            <w:rPr>
              <w:rFonts w:hint="eastAsia" w:ascii="黑体" w:hAnsi="黑体" w:eastAsia="黑体" w:cs="黑体"/>
              <w:b w:val="0"/>
              <w:bCs/>
              <w:sz w:val="32"/>
              <w:szCs w:val="32"/>
              <w:lang w:val="en-US" w:eastAsia="zh-CN"/>
            </w:rPr>
          </w:rPrChange>
        </w:rPr>
        <w:t>附件</w:t>
      </w:r>
      <w:ins w:id="2" w:author="樊丽雅" w:date="2017-06-13T15:25:00Z">
        <w:r>
          <w:rPr>
            <w:rFonts w:hint="default" w:ascii="Times New Roman" w:hAnsi="Times New Roman" w:eastAsia="黑体" w:cs="Times New Roman"/>
            <w:b w:val="0"/>
            <w:bCs/>
            <w:sz w:val="32"/>
            <w:szCs w:val="32"/>
            <w:lang w:val="en-US" w:eastAsia="zh-CN"/>
            <w:rPrChange w:id="3" w:author="周芳艳" w:date="2017-06-13T16:47:00Z">
              <w:rPr>
                <w:rFonts w:hint="eastAsia" w:ascii="黑体" w:hAnsi="黑体" w:eastAsia="黑体" w:cs="黑体"/>
                <w:b w:val="0"/>
                <w:bCs/>
                <w:sz w:val="32"/>
                <w:szCs w:val="32"/>
                <w:lang w:val="en-US" w:eastAsia="zh-CN"/>
              </w:rPr>
            </w:rPrChange>
          </w:rPr>
          <w:t>2</w:t>
        </w:r>
      </w:ins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  <w:rPrChange w:id="4" w:author="许轩凯" w:date="2017-06-14T12:00:05Z">
            <w:rPr>
              <w:rFonts w:hint="default" w:ascii="Times New Roman" w:hAnsi="Times New Roman" w:cs="Times New Roman"/>
              <w:b/>
              <w:sz w:val="44"/>
              <w:szCs w:val="32"/>
            </w:rPr>
          </w:rPrChange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  <w:rPrChange w:id="5" w:author="许轩凯" w:date="2017-06-14T12:00:05Z">
            <w:rPr>
              <w:rFonts w:hint="default" w:ascii="Times New Roman" w:hAnsi="Times New Roman" w:cs="Times New Roman"/>
              <w:b/>
              <w:sz w:val="44"/>
              <w:szCs w:val="32"/>
            </w:rPr>
          </w:rPrChange>
        </w:rPr>
        <w:t>首届中国高校科技成果交易会参会回执</w:t>
      </w:r>
      <w:ins w:id="6" w:author="樊丽雅" w:date="2017-06-13T15:24:00Z">
        <w:r>
          <w:rPr>
            <w:rFonts w:hint="eastAsia" w:ascii="方正小标宋简体" w:hAnsi="方正小标宋简体" w:eastAsia="方正小标宋简体" w:cs="方正小标宋简体"/>
            <w:b w:val="0"/>
            <w:bCs/>
            <w:sz w:val="44"/>
            <w:szCs w:val="32"/>
            <w:lang w:eastAsia="zh-CN"/>
            <w:rPrChange w:id="7" w:author="许轩凯" w:date="2017-06-14T12:00:05Z">
              <w:rPr>
                <w:rFonts w:hint="eastAsia" w:ascii="Times New Roman" w:hAnsi="Times New Roman" w:cs="Times New Roman"/>
                <w:b/>
                <w:sz w:val="44"/>
                <w:szCs w:val="32"/>
                <w:lang w:eastAsia="zh-CN"/>
              </w:rPr>
            </w:rPrChange>
          </w:rPr>
          <w:t>（政府部门）</w:t>
        </w:r>
      </w:ins>
    </w:p>
    <w:p>
      <w:pPr>
        <w:jc w:val="center"/>
        <w:rPr>
          <w:rFonts w:hint="default" w:ascii="Times New Roman" w:hAnsi="Times New Roman" w:cs="Times New Roman"/>
          <w:sz w:val="32"/>
          <w:szCs w:val="32"/>
        </w:rPr>
      </w:pPr>
    </w:p>
    <w:p>
      <w:pPr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单位名称：</w:t>
      </w:r>
    </w:p>
    <w:tbl>
      <w:tblPr>
        <w:tblStyle w:val="5"/>
        <w:tblW w:w="141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843"/>
        <w:gridCol w:w="4852"/>
        <w:gridCol w:w="2835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姓名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性别</w:t>
            </w:r>
          </w:p>
        </w:tc>
        <w:tc>
          <w:tcPr>
            <w:tcW w:w="4852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职务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联系电话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是否住宿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4852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4852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4852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4852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</w:tbl>
    <w:p>
      <w:pPr>
        <w:ind w:leftChars="-67" w:hanging="141" w:hangingChars="44"/>
        <w:rPr>
          <w:ins w:id="8" w:author="樊丽雅" w:date="2017-06-13T15:28:00Z"/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请各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地市经济和信息化主管部门</w:t>
      </w:r>
      <w:ins w:id="9" w:author="樊丽雅" w:date="2017-06-13T15:43:00Z">
        <w:r>
          <w:rPr>
            <w:rFonts w:hint="eastAsia" w:ascii="Times New Roman" w:hAnsi="Times New Roman" w:eastAsia="仿宋" w:cs="Times New Roman"/>
            <w:sz w:val="32"/>
            <w:szCs w:val="32"/>
            <w:lang w:eastAsia="zh-CN"/>
          </w:rPr>
          <w:t>于</w:t>
        </w:r>
      </w:ins>
      <w:r>
        <w:rPr>
          <w:rFonts w:hint="default" w:ascii="Times New Roman" w:hAnsi="Times New Roman" w:eastAsia="仿宋" w:cs="Times New Roman"/>
          <w:sz w:val="32"/>
          <w:szCs w:val="32"/>
        </w:rPr>
        <w:t>2017年6月19日</w:t>
      </w:r>
      <w:del w:id="10" w:author="樊丽雅" w:date="2017-06-13T15:24:00Z">
        <w:r>
          <w:rPr>
            <w:rFonts w:hint="default" w:ascii="Times New Roman" w:hAnsi="Times New Roman" w:eastAsia="仿宋" w:cs="Times New Roman"/>
            <w:sz w:val="32"/>
            <w:szCs w:val="32"/>
            <w:lang w:val="en-US"/>
          </w:rPr>
          <w:delText>12:00</w:delText>
        </w:r>
      </w:del>
      <w:ins w:id="11" w:author="樊丽雅" w:date="2017-06-13T15:24:00Z">
        <w:r>
          <w:rPr>
            <w:rFonts w:hint="eastAsia" w:ascii="Times New Roman" w:hAnsi="Times New Roman" w:eastAsia="仿宋" w:cs="Times New Roman"/>
            <w:sz w:val="32"/>
            <w:szCs w:val="32"/>
            <w:lang w:val="en-US" w:eastAsia="zh-CN"/>
          </w:rPr>
          <w:t>17</w:t>
        </w:r>
      </w:ins>
      <w:ins w:id="12" w:author="樊丽雅" w:date="2017-06-13T15:43:00Z">
        <w:r>
          <w:rPr>
            <w:rFonts w:hint="eastAsia" w:ascii="Times New Roman" w:hAnsi="Times New Roman" w:eastAsia="仿宋" w:cs="Times New Roman"/>
            <w:sz w:val="32"/>
            <w:szCs w:val="32"/>
            <w:lang w:val="en-US" w:eastAsia="zh-CN"/>
          </w:rPr>
          <w:t>时前，</w:t>
        </w:r>
      </w:ins>
      <w:del w:id="13" w:author="樊丽雅" w:date="2017-06-13T15:24:00Z">
        <w:r>
          <w:rPr>
            <w:rFonts w:hint="default" w:ascii="Times New Roman" w:hAnsi="Times New Roman" w:eastAsia="仿宋" w:cs="Times New Roman"/>
            <w:sz w:val="32"/>
            <w:szCs w:val="32"/>
          </w:rPr>
          <w:delText>报名，联系人：郑鑫，电话：0752-2808940，手机：18675296951，邮箱：</w:delText>
        </w:r>
      </w:del>
      <w:del w:id="14" w:author="樊丽雅" w:date="2017-06-13T15:24:00Z">
        <w:r>
          <w:rPr>
            <w:rFonts w:hint="default" w:ascii="Times New Roman" w:hAnsi="Times New Roman" w:cs="Times New Roman"/>
          </w:rPr>
          <w:fldChar w:fldCharType="begin"/>
        </w:r>
      </w:del>
      <w:del w:id="15" w:author="樊丽雅" w:date="2017-06-13T15:24:00Z">
        <w:r>
          <w:rPr>
            <w:rFonts w:hint="default" w:ascii="Times New Roman" w:hAnsi="Times New Roman" w:cs="Times New Roman"/>
          </w:rPr>
          <w:fldChar w:fldCharType="separate"/>
        </w:r>
      </w:del>
      <w:del w:id="16" w:author="樊丽雅" w:date="2017-06-13T15:24:00Z">
        <w:r>
          <w:rPr>
            <w:rStyle w:val="3"/>
            <w:rFonts w:hint="default" w:ascii="Times New Roman" w:hAnsi="Times New Roman" w:eastAsia="仿宋_GB2312" w:cs="Times New Roman"/>
            <w:sz w:val="32"/>
            <w:szCs w:val="32"/>
          </w:rPr>
          <w:delText>870789666@qq.com</w:delText>
        </w:r>
      </w:del>
      <w:del w:id="17" w:author="樊丽雅" w:date="2017-06-13T15:24:00Z">
        <w:r>
          <w:rPr>
            <w:rFonts w:hint="default" w:ascii="Times New Roman" w:hAnsi="Times New Roman" w:cs="Times New Roman"/>
          </w:rPr>
          <w:fldChar w:fldCharType="end"/>
        </w:r>
      </w:del>
      <w:del w:id="18" w:author="樊丽雅" w:date="2017-06-13T15:24:00Z">
        <w:r>
          <w:rPr>
            <w:rFonts w:hint="default" w:ascii="Times New Roman" w:hAnsi="Times New Roman" w:eastAsia="仿宋_GB2312" w:cs="Times New Roman"/>
            <w:sz w:val="32"/>
            <w:szCs w:val="32"/>
          </w:rPr>
          <w:delText xml:space="preserve"> </w:delText>
        </w:r>
      </w:del>
      <w:del w:id="19" w:author="樊丽雅" w:date="2017-06-13T15:24:00Z">
        <w:r>
          <w:rPr>
            <w:rFonts w:hint="default" w:ascii="Times New Roman" w:hAnsi="Times New Roman" w:eastAsia="仿宋_GB2312" w:cs="Times New Roman"/>
            <w:sz w:val="32"/>
            <w:szCs w:val="32"/>
            <w:lang w:eastAsia="zh-CN"/>
          </w:rPr>
          <w:delText>，并</w:delText>
        </w:r>
      </w:del>
      <w:del w:id="20" w:author="樊丽雅" w:date="2017-06-13T15:24:00Z">
        <w:r>
          <w:rPr>
            <w:rFonts w:hint="eastAsia" w:ascii="Times New Roman" w:hAnsi="Times New Roman" w:eastAsia="仿宋_GB2312" w:cs="Times New Roman"/>
            <w:sz w:val="32"/>
            <w:szCs w:val="32"/>
            <w:lang w:eastAsia="zh-CN"/>
          </w:rPr>
          <w:delText>将此回执</w:delText>
        </w:r>
      </w:del>
      <w:del w:id="21" w:author="樊丽雅" w:date="2017-06-13T15:24:00Z">
        <w:r>
          <w:rPr>
            <w:rFonts w:hint="default" w:ascii="Times New Roman" w:hAnsi="Times New Roman" w:eastAsia="仿宋_GB2312" w:cs="Times New Roman"/>
            <w:sz w:val="32"/>
            <w:szCs w:val="32"/>
            <w:lang w:eastAsia="zh-CN"/>
          </w:rPr>
          <w:delText>抄送</w:delText>
        </w:r>
      </w:del>
      <w:del w:id="22" w:author="樊丽雅" w:date="2017-06-13T15:24:00Z">
        <w:r>
          <w:rPr>
            <w:rFonts w:hint="default" w:ascii="Times New Roman" w:hAnsi="Times New Roman" w:eastAsia="仿宋_GB2312" w:cs="Times New Roman"/>
            <w:sz w:val="32"/>
            <w:szCs w:val="32"/>
            <w:lang w:val="en-US" w:eastAsia="zh-CN"/>
          </w:rPr>
          <w:delText>sjxwcxc@163.com</w:delText>
        </w:r>
      </w:del>
      <w:ins w:id="23" w:author="樊丽雅" w:date="2017-06-13T15:24:00Z">
        <w:r>
          <w:rPr>
            <w:rFonts w:hint="eastAsia" w:ascii="Times New Roman" w:hAnsi="Times New Roman" w:eastAsia="仿宋" w:cs="Times New Roman"/>
            <w:sz w:val="32"/>
            <w:szCs w:val="32"/>
            <w:lang w:eastAsia="zh-CN"/>
          </w:rPr>
          <w:t>将参会</w:t>
        </w:r>
      </w:ins>
      <w:ins w:id="24" w:author="樊丽雅" w:date="2017-06-13T15:25:00Z">
        <w:r>
          <w:rPr>
            <w:rFonts w:hint="eastAsia" w:ascii="Times New Roman" w:hAnsi="Times New Roman" w:eastAsia="仿宋" w:cs="Times New Roman"/>
            <w:sz w:val="32"/>
            <w:szCs w:val="32"/>
            <w:lang w:eastAsia="zh-CN"/>
          </w:rPr>
          <w:t>回执发送至</w:t>
        </w:r>
      </w:ins>
      <w:ins w:id="25" w:author="樊丽雅" w:date="2017-06-13T15:25:00Z">
        <w:r>
          <w:rPr>
            <w:rFonts w:ascii="Times New Roman" w:hAnsi="Times New Roman" w:eastAsia="仿宋_GB2312"/>
            <w:sz w:val="32"/>
            <w:szCs w:val="32"/>
            <w:rPrChange w:id="26" w:author="周芳艳" w:date="2017-06-13T16:47:00Z">
              <w:rPr>
                <w:rFonts w:ascii="仿宋_GB2312" w:eastAsia="仿宋_GB2312"/>
                <w:sz w:val="32"/>
                <w:szCs w:val="32"/>
              </w:rPr>
            </w:rPrChange>
          </w:rPr>
          <w:t>122256945@qq.com</w:t>
        </w:r>
      </w:ins>
      <w:ins w:id="27" w:author="樊丽雅" w:date="2017-06-13T15:25:00Z">
        <w:r>
          <w:rPr>
            <w:rFonts w:hint="eastAsia" w:ascii="Times New Roman" w:hAnsi="Times New Roman" w:eastAsia="仿宋_GB2312" w:cs="Times New Roman"/>
            <w:sz w:val="32"/>
            <w:szCs w:val="32"/>
            <w:lang w:eastAsia="zh-CN"/>
          </w:rPr>
          <w:t>。</w:t>
        </w:r>
      </w:ins>
    </w:p>
    <w:p>
      <w:pPr>
        <w:ind w:leftChars="-67" w:hanging="141" w:hangingChars="44"/>
        <w:rPr>
          <w:del w:id="28" w:author="樊丽雅" w:date="2017-06-13T15:25:00Z"/>
          <w:rFonts w:hint="default" w:ascii="Times New Roman" w:hAnsi="Times New Roman" w:eastAsia="仿宋_GB2312" w:cs="Times New Roman"/>
          <w:sz w:val="32"/>
          <w:szCs w:val="32"/>
        </w:rPr>
      </w:pPr>
      <w:ins w:id="29" w:author="樊丽雅" w:date="2017-06-13T15:25:00Z">
        <w:r>
          <w:rPr>
            <w:rFonts w:hint="default" w:ascii="Times New Roman" w:hAnsi="Times New Roman" w:eastAsia="仿宋_GB2312"/>
            <w:sz w:val="32"/>
            <w:szCs w:val="32"/>
            <w:rPrChange w:id="30" w:author="周芳艳" w:date="2017-06-13T16:47:00Z">
              <w:rPr>
                <w:rFonts w:hint="eastAsia" w:ascii="仿宋_GB2312" w:eastAsia="仿宋_GB2312"/>
                <w:sz w:val="32"/>
                <w:szCs w:val="32"/>
              </w:rPr>
            </w:rPrChange>
          </w:rPr>
          <w:t>联系人：张利</w:t>
        </w:r>
      </w:ins>
      <w:ins w:id="31" w:author="樊丽雅" w:date="2017-06-13T15:25:00Z">
        <w:r>
          <w:rPr>
            <w:rFonts w:hint="default" w:ascii="Times New Roman" w:hAnsi="Times New Roman" w:eastAsia="仿宋_GB2312"/>
            <w:sz w:val="32"/>
            <w:szCs w:val="32"/>
            <w:lang w:eastAsia="zh-CN"/>
            <w:rPrChange w:id="32" w:author="周芳艳" w:date="2017-06-13T16:47:00Z">
              <w:rPr>
                <w:rFonts w:hint="eastAsia" w:ascii="仿宋_GB2312" w:eastAsia="仿宋_GB2312"/>
                <w:sz w:val="32"/>
                <w:szCs w:val="32"/>
                <w:lang w:eastAsia="zh-CN"/>
              </w:rPr>
            </w:rPrChange>
          </w:rPr>
          <w:t>（惠州市经信局）</w:t>
        </w:r>
      </w:ins>
      <w:ins w:id="33" w:author="樊丽雅" w:date="2017-06-13T15:25:00Z">
        <w:r>
          <w:rPr>
            <w:rFonts w:hint="default" w:ascii="Times New Roman" w:hAnsi="Times New Roman" w:eastAsia="仿宋_GB2312"/>
            <w:sz w:val="32"/>
            <w:szCs w:val="32"/>
            <w:rPrChange w:id="34" w:author="周芳艳" w:date="2017-06-13T16:47:00Z">
              <w:rPr>
                <w:rFonts w:hint="eastAsia" w:ascii="仿宋_GB2312" w:eastAsia="仿宋_GB2312"/>
                <w:sz w:val="32"/>
                <w:szCs w:val="32"/>
              </w:rPr>
            </w:rPrChange>
          </w:rPr>
          <w:t>，电话：0752-2815183，手机：13502208198</w:t>
        </w:r>
      </w:ins>
      <w:del w:id="35" w:author="樊丽雅" w:date="2017-06-13T15:25:00Z">
        <w:r>
          <w:rPr>
            <w:rFonts w:hint="eastAsia" w:ascii="Times New Roman" w:hAnsi="Times New Roman" w:eastAsia="仿宋_GB2312" w:cs="Times New Roman"/>
            <w:sz w:val="32"/>
            <w:szCs w:val="32"/>
            <w:lang w:eastAsia="zh-CN"/>
          </w:rPr>
          <w:delText>。</w:delText>
        </w:r>
      </w:del>
    </w:p>
    <w:p>
      <w:pPr>
        <w:ind w:leftChars="-67" w:hanging="141" w:hangingChars="44"/>
        <w:rPr>
          <w:ins w:id="36" w:author="樊丽雅" w:date="2017-06-13T15:25:00Z"/>
          <w:del w:id="37" w:author="许轩凯" w:date="2017-06-14T12:00:15Z"/>
          <w:rFonts w:hint="default" w:ascii="Times New Roman" w:hAnsi="Times New Roman" w:eastAsia="仿宋_GB2312"/>
          <w:sz w:val="32"/>
          <w:szCs w:val="32"/>
          <w:lang w:eastAsia="zh-CN"/>
          <w:rPrChange w:id="38" w:author="周芳艳" w:date="2017-06-13T16:47:00Z">
            <w:rPr>
              <w:rFonts w:hint="eastAsia" w:ascii="仿宋_GB2312" w:eastAsia="仿宋_GB2312"/>
              <w:sz w:val="32"/>
              <w:szCs w:val="32"/>
              <w:lang w:eastAsia="zh-CN"/>
            </w:rPr>
          </w:rPrChange>
        </w:rPr>
      </w:pPr>
      <w:ins w:id="39" w:author="樊丽雅" w:date="2017-06-13T15:25:00Z">
        <w:r>
          <w:rPr>
            <w:rFonts w:hint="default" w:ascii="Times New Roman" w:hAnsi="Times New Roman" w:eastAsia="仿宋_GB2312"/>
            <w:sz w:val="32"/>
            <w:szCs w:val="32"/>
            <w:lang w:eastAsia="zh-CN"/>
            <w:rPrChange w:id="40" w:author="周芳艳" w:date="2017-06-13T16:47:00Z">
              <w:rPr>
                <w:rFonts w:hint="eastAsia" w:ascii="仿宋_GB2312" w:eastAsia="仿宋_GB2312"/>
                <w:sz w:val="32"/>
                <w:szCs w:val="32"/>
                <w:lang w:eastAsia="zh-CN"/>
              </w:rPr>
            </w:rPrChange>
          </w:rPr>
          <w:t>。</w:t>
        </w:r>
      </w:ins>
    </w:p>
    <w:p>
      <w:pPr>
        <w:ind w:leftChars="-67" w:hanging="141" w:hangingChars="44"/>
        <w:rPr>
          <w:rFonts w:hint="default" w:ascii="Times New Roman" w:hAnsi="Times New Roman" w:eastAsia="仿宋_GB2312"/>
          <w:sz w:val="32"/>
          <w:szCs w:val="32"/>
          <w:lang w:eastAsia="zh-CN"/>
          <w:rPrChange w:id="41" w:author="周芳艳" w:date="2017-06-13T16:47:00Z">
            <w:rPr>
              <w:rFonts w:hint="eastAsia" w:ascii="仿宋_GB2312" w:eastAsia="仿宋_GB2312"/>
              <w:sz w:val="32"/>
              <w:szCs w:val="32"/>
              <w:lang w:eastAsia="zh-CN"/>
            </w:rPr>
          </w:rPrChange>
        </w:rPr>
      </w:pPr>
      <w:bookmarkStart w:id="0" w:name="_GoBack"/>
      <w:bookmarkEnd w:id="0"/>
    </w:p>
    <w:p>
      <w:pPr>
        <w:ind w:leftChars="-67" w:hanging="141" w:hangingChars="44"/>
        <w:rPr>
          <w:del w:id="42" w:author="樊丽雅" w:date="2017-06-13T15:28:00Z"/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jc w:val="center"/>
        <w:rPr>
          <w:del w:id="43" w:author="樊丽雅" w:date="2017-06-13T15:28:00Z"/>
          <w:rFonts w:hint="default" w:ascii="Times New Roman" w:hAnsi="Times New Roman" w:cs="Times New Roman"/>
          <w:b/>
          <w:sz w:val="44"/>
          <w:szCs w:val="32"/>
        </w:rPr>
      </w:pPr>
      <w:del w:id="44" w:author="樊丽雅" w:date="2017-06-13T15:28:00Z">
        <w:r>
          <w:rPr>
            <w:rFonts w:hint="default" w:ascii="Times New Roman" w:hAnsi="Times New Roman" w:cs="Times New Roman"/>
            <w:b/>
            <w:sz w:val="44"/>
            <w:szCs w:val="32"/>
          </w:rPr>
          <w:delText>首届中国高校科技成果交易会参会回执</w:delText>
        </w:r>
      </w:del>
    </w:p>
    <w:p>
      <w:pPr>
        <w:jc w:val="left"/>
        <w:rPr>
          <w:del w:id="45" w:author="樊丽雅" w:date="2017-06-13T15:28:00Z"/>
          <w:rFonts w:hint="default" w:ascii="Times New Roman" w:hAnsi="Times New Roman" w:eastAsia="仿宋" w:cs="Times New Roman"/>
          <w:sz w:val="32"/>
          <w:szCs w:val="32"/>
        </w:rPr>
      </w:pPr>
    </w:p>
    <w:tbl>
      <w:tblPr>
        <w:tblStyle w:val="5"/>
        <w:tblW w:w="141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843"/>
        <w:gridCol w:w="6662"/>
        <w:gridCol w:w="2127"/>
        <w:gridCol w:w="17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el w:id="46" w:author="樊丽雅" w:date="2017-06-13T15:28:00Z"/>
        </w:trPr>
        <w:tc>
          <w:tcPr>
            <w:tcW w:w="1809" w:type="dxa"/>
            <w:vAlign w:val="top"/>
          </w:tcPr>
          <w:p>
            <w:pPr>
              <w:jc w:val="center"/>
              <w:rPr>
                <w:del w:id="47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  <w:del w:id="48" w:author="樊丽雅" w:date="2017-06-13T15:28:00Z">
              <w:r>
                <w:rPr>
                  <w:rFonts w:hint="default" w:ascii="Times New Roman" w:hAnsi="Times New Roman" w:eastAsia="仿宋" w:cs="Times New Roman"/>
                  <w:sz w:val="32"/>
                  <w:szCs w:val="32"/>
                </w:rPr>
                <w:delText>姓名</w:delText>
              </w:r>
            </w:del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del w:id="49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  <w:del w:id="50" w:author="樊丽雅" w:date="2017-06-13T15:28:00Z">
              <w:r>
                <w:rPr>
                  <w:rFonts w:hint="default" w:ascii="Times New Roman" w:hAnsi="Times New Roman" w:eastAsia="仿宋" w:cs="Times New Roman"/>
                  <w:sz w:val="32"/>
                  <w:szCs w:val="32"/>
                </w:rPr>
                <w:delText>性别</w:delText>
              </w:r>
            </w:del>
          </w:p>
        </w:tc>
        <w:tc>
          <w:tcPr>
            <w:tcW w:w="6662" w:type="dxa"/>
            <w:vAlign w:val="top"/>
          </w:tcPr>
          <w:p>
            <w:pPr>
              <w:jc w:val="center"/>
              <w:rPr>
                <w:del w:id="51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  <w:del w:id="52" w:author="樊丽雅" w:date="2017-06-13T15:28:00Z">
              <w:r>
                <w:rPr>
                  <w:rFonts w:hint="default" w:ascii="Times New Roman" w:hAnsi="Times New Roman" w:eastAsia="仿宋" w:cs="Times New Roman"/>
                  <w:sz w:val="32"/>
                  <w:szCs w:val="32"/>
                </w:rPr>
                <w:delText>单位名称及职务</w:delText>
              </w:r>
            </w:del>
          </w:p>
        </w:tc>
        <w:tc>
          <w:tcPr>
            <w:tcW w:w="2127" w:type="dxa"/>
            <w:vAlign w:val="top"/>
          </w:tcPr>
          <w:p>
            <w:pPr>
              <w:jc w:val="center"/>
              <w:rPr>
                <w:del w:id="53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  <w:del w:id="54" w:author="樊丽雅" w:date="2017-06-13T15:28:00Z">
              <w:r>
                <w:rPr>
                  <w:rFonts w:hint="default" w:ascii="Times New Roman" w:hAnsi="Times New Roman" w:eastAsia="仿宋" w:cs="Times New Roman"/>
                  <w:sz w:val="32"/>
                  <w:szCs w:val="32"/>
                </w:rPr>
                <w:delText>联系电话</w:delText>
              </w:r>
            </w:del>
          </w:p>
        </w:tc>
        <w:tc>
          <w:tcPr>
            <w:tcW w:w="1733" w:type="dxa"/>
            <w:vAlign w:val="top"/>
          </w:tcPr>
          <w:p>
            <w:pPr>
              <w:jc w:val="center"/>
              <w:rPr>
                <w:del w:id="55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  <w:del w:id="56" w:author="樊丽雅" w:date="2017-06-13T15:28:00Z">
              <w:r>
                <w:rPr>
                  <w:rFonts w:hint="default" w:ascii="Times New Roman" w:hAnsi="Times New Roman" w:eastAsia="仿宋" w:cs="Times New Roman"/>
                  <w:sz w:val="32"/>
                  <w:szCs w:val="32"/>
                </w:rPr>
                <w:delText>是否住宿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el w:id="57" w:author="樊丽雅" w:date="2017-06-13T15:28:00Z"/>
        </w:trPr>
        <w:tc>
          <w:tcPr>
            <w:tcW w:w="1809" w:type="dxa"/>
            <w:vAlign w:val="top"/>
          </w:tcPr>
          <w:p>
            <w:pPr>
              <w:jc w:val="center"/>
              <w:rPr>
                <w:del w:id="58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del w:id="59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6662" w:type="dxa"/>
            <w:vAlign w:val="top"/>
          </w:tcPr>
          <w:p>
            <w:pPr>
              <w:jc w:val="center"/>
              <w:rPr>
                <w:del w:id="60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127" w:type="dxa"/>
            <w:vAlign w:val="top"/>
          </w:tcPr>
          <w:p>
            <w:pPr>
              <w:jc w:val="center"/>
              <w:rPr>
                <w:del w:id="61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733" w:type="dxa"/>
            <w:vAlign w:val="top"/>
          </w:tcPr>
          <w:p>
            <w:pPr>
              <w:jc w:val="center"/>
              <w:rPr>
                <w:del w:id="62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el w:id="63" w:author="樊丽雅" w:date="2017-06-13T15:28:00Z"/>
        </w:trPr>
        <w:tc>
          <w:tcPr>
            <w:tcW w:w="1809" w:type="dxa"/>
            <w:vAlign w:val="top"/>
          </w:tcPr>
          <w:p>
            <w:pPr>
              <w:jc w:val="center"/>
              <w:rPr>
                <w:del w:id="64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del w:id="65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6662" w:type="dxa"/>
            <w:vAlign w:val="top"/>
          </w:tcPr>
          <w:p>
            <w:pPr>
              <w:jc w:val="center"/>
              <w:rPr>
                <w:del w:id="66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127" w:type="dxa"/>
            <w:vAlign w:val="top"/>
          </w:tcPr>
          <w:p>
            <w:pPr>
              <w:jc w:val="center"/>
              <w:rPr>
                <w:del w:id="67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733" w:type="dxa"/>
            <w:vAlign w:val="top"/>
          </w:tcPr>
          <w:p>
            <w:pPr>
              <w:jc w:val="center"/>
              <w:rPr>
                <w:del w:id="68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el w:id="69" w:author="樊丽雅" w:date="2017-06-13T15:28:00Z"/>
        </w:trPr>
        <w:tc>
          <w:tcPr>
            <w:tcW w:w="1809" w:type="dxa"/>
            <w:vAlign w:val="top"/>
          </w:tcPr>
          <w:p>
            <w:pPr>
              <w:jc w:val="center"/>
              <w:rPr>
                <w:del w:id="70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del w:id="71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6662" w:type="dxa"/>
            <w:vAlign w:val="top"/>
          </w:tcPr>
          <w:p>
            <w:pPr>
              <w:jc w:val="center"/>
              <w:rPr>
                <w:del w:id="72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127" w:type="dxa"/>
            <w:vAlign w:val="top"/>
          </w:tcPr>
          <w:p>
            <w:pPr>
              <w:jc w:val="center"/>
              <w:rPr>
                <w:del w:id="73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733" w:type="dxa"/>
            <w:vAlign w:val="top"/>
          </w:tcPr>
          <w:p>
            <w:pPr>
              <w:jc w:val="center"/>
              <w:rPr>
                <w:del w:id="74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el w:id="75" w:author="樊丽雅" w:date="2017-06-13T15:28:00Z"/>
        </w:trPr>
        <w:tc>
          <w:tcPr>
            <w:tcW w:w="1809" w:type="dxa"/>
            <w:vAlign w:val="top"/>
          </w:tcPr>
          <w:p>
            <w:pPr>
              <w:jc w:val="center"/>
              <w:rPr>
                <w:del w:id="76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del w:id="77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6662" w:type="dxa"/>
            <w:vAlign w:val="top"/>
          </w:tcPr>
          <w:p>
            <w:pPr>
              <w:jc w:val="center"/>
              <w:rPr>
                <w:del w:id="78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127" w:type="dxa"/>
            <w:vAlign w:val="top"/>
          </w:tcPr>
          <w:p>
            <w:pPr>
              <w:jc w:val="center"/>
              <w:rPr>
                <w:del w:id="79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733" w:type="dxa"/>
            <w:vAlign w:val="top"/>
          </w:tcPr>
          <w:p>
            <w:pPr>
              <w:jc w:val="center"/>
              <w:rPr>
                <w:del w:id="80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el w:id="81" w:author="樊丽雅" w:date="2017-06-13T15:28:00Z"/>
        </w:trPr>
        <w:tc>
          <w:tcPr>
            <w:tcW w:w="1809" w:type="dxa"/>
            <w:vAlign w:val="top"/>
          </w:tcPr>
          <w:p>
            <w:pPr>
              <w:jc w:val="center"/>
              <w:rPr>
                <w:del w:id="82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del w:id="83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6662" w:type="dxa"/>
            <w:vAlign w:val="top"/>
          </w:tcPr>
          <w:p>
            <w:pPr>
              <w:jc w:val="center"/>
              <w:rPr>
                <w:del w:id="84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127" w:type="dxa"/>
            <w:vAlign w:val="top"/>
          </w:tcPr>
          <w:p>
            <w:pPr>
              <w:jc w:val="center"/>
              <w:rPr>
                <w:del w:id="85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733" w:type="dxa"/>
            <w:vAlign w:val="top"/>
          </w:tcPr>
          <w:p>
            <w:pPr>
              <w:jc w:val="center"/>
              <w:rPr>
                <w:del w:id="86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el w:id="87" w:author="樊丽雅" w:date="2017-06-13T15:28:00Z"/>
        </w:trPr>
        <w:tc>
          <w:tcPr>
            <w:tcW w:w="1809" w:type="dxa"/>
            <w:vAlign w:val="top"/>
          </w:tcPr>
          <w:p>
            <w:pPr>
              <w:jc w:val="center"/>
              <w:rPr>
                <w:del w:id="88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del w:id="89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6662" w:type="dxa"/>
            <w:vAlign w:val="top"/>
          </w:tcPr>
          <w:p>
            <w:pPr>
              <w:jc w:val="center"/>
              <w:rPr>
                <w:del w:id="90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127" w:type="dxa"/>
            <w:vAlign w:val="top"/>
          </w:tcPr>
          <w:p>
            <w:pPr>
              <w:jc w:val="center"/>
              <w:rPr>
                <w:del w:id="91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733" w:type="dxa"/>
            <w:vAlign w:val="top"/>
          </w:tcPr>
          <w:p>
            <w:pPr>
              <w:jc w:val="center"/>
              <w:rPr>
                <w:del w:id="92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del w:id="93" w:author="樊丽雅" w:date="2017-06-13T15:28:00Z"/>
        </w:trPr>
        <w:tc>
          <w:tcPr>
            <w:tcW w:w="1809" w:type="dxa"/>
            <w:vAlign w:val="top"/>
          </w:tcPr>
          <w:p>
            <w:pPr>
              <w:jc w:val="center"/>
              <w:rPr>
                <w:del w:id="94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del w:id="95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6662" w:type="dxa"/>
            <w:vAlign w:val="top"/>
          </w:tcPr>
          <w:p>
            <w:pPr>
              <w:jc w:val="center"/>
              <w:rPr>
                <w:del w:id="96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127" w:type="dxa"/>
            <w:vAlign w:val="top"/>
          </w:tcPr>
          <w:p>
            <w:pPr>
              <w:jc w:val="center"/>
              <w:rPr>
                <w:del w:id="97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733" w:type="dxa"/>
            <w:vAlign w:val="top"/>
          </w:tcPr>
          <w:p>
            <w:pPr>
              <w:jc w:val="center"/>
              <w:rPr>
                <w:del w:id="98" w:author="樊丽雅" w:date="2017-06-13T15:28:00Z"/>
                <w:rFonts w:hint="default" w:ascii="Times New Roman" w:hAnsi="Times New Roman" w:eastAsia="仿宋" w:cs="Times New Roman"/>
                <w:sz w:val="32"/>
                <w:szCs w:val="32"/>
              </w:rPr>
            </w:pPr>
          </w:p>
        </w:tc>
      </w:tr>
    </w:tbl>
    <w:p>
      <w:pPr>
        <w:jc w:val="left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del w:id="99" w:author="樊丽雅" w:date="2017-06-13T15:28:00Z">
        <w:r>
          <w:rPr>
            <w:rFonts w:hint="default" w:ascii="Times New Roman" w:hAnsi="Times New Roman" w:eastAsia="仿宋" w:cs="Times New Roman"/>
            <w:sz w:val="32"/>
            <w:szCs w:val="32"/>
          </w:rPr>
          <w:delText>请各</w:delText>
        </w:r>
      </w:del>
      <w:del w:id="100" w:author="樊丽雅" w:date="2017-06-13T15:28:00Z">
        <w:r>
          <w:rPr>
            <w:rFonts w:hint="eastAsia" w:ascii="Times New Roman" w:hAnsi="Times New Roman" w:eastAsia="仿宋" w:cs="Times New Roman"/>
            <w:sz w:val="32"/>
            <w:szCs w:val="32"/>
            <w:lang w:eastAsia="zh-CN"/>
          </w:rPr>
          <w:delText>地市经济和信息化在主管部门</w:delText>
        </w:r>
      </w:del>
      <w:del w:id="101" w:author="樊丽雅" w:date="2017-06-13T15:28:00Z">
        <w:r>
          <w:rPr>
            <w:rFonts w:hint="default" w:ascii="Times New Roman" w:hAnsi="Times New Roman" w:eastAsia="仿宋" w:cs="Times New Roman"/>
            <w:sz w:val="32"/>
            <w:szCs w:val="32"/>
          </w:rPr>
          <w:delText>组织企业2017年6月19日</w:delText>
        </w:r>
      </w:del>
      <w:del w:id="102" w:author="樊丽雅" w:date="2017-06-13T15:28:00Z">
        <w:r>
          <w:rPr>
            <w:rFonts w:hint="default" w:ascii="Times New Roman" w:hAnsi="Times New Roman" w:eastAsia="仿宋" w:cs="Times New Roman"/>
            <w:sz w:val="32"/>
            <w:szCs w:val="32"/>
            <w:lang w:val="en-US"/>
          </w:rPr>
          <w:delText>12:00</w:delText>
        </w:r>
      </w:del>
      <w:del w:id="103" w:author="樊丽雅" w:date="2017-06-13T15:28:00Z">
        <w:r>
          <w:rPr>
            <w:rFonts w:hint="eastAsia" w:ascii="Times New Roman" w:hAnsi="Times New Roman" w:eastAsia="仿宋" w:cs="Times New Roman"/>
            <w:sz w:val="32"/>
            <w:szCs w:val="32"/>
            <w:lang w:eastAsia="zh-CN"/>
          </w:rPr>
          <w:delText>前</w:delText>
        </w:r>
      </w:del>
      <w:del w:id="104" w:author="樊丽雅" w:date="2017-06-13T15:28:00Z">
        <w:r>
          <w:rPr>
            <w:rFonts w:hint="default" w:ascii="Times New Roman" w:hAnsi="Times New Roman" w:eastAsia="仿宋" w:cs="Times New Roman"/>
            <w:sz w:val="32"/>
            <w:szCs w:val="32"/>
          </w:rPr>
          <w:delText>报名，联系人：杜建聪，电话：0752-2808275，手机：15768262331；张振华，电话：0752-2808974，手机：13502295772</w:delText>
        </w:r>
      </w:del>
      <w:del w:id="105" w:author="樊丽雅" w:date="2017-06-13T15:28:00Z">
        <w:r>
          <w:rPr>
            <w:rFonts w:hint="eastAsia" w:ascii="Times New Roman" w:hAnsi="Times New Roman" w:eastAsia="仿宋" w:cs="Times New Roman"/>
            <w:sz w:val="32"/>
            <w:szCs w:val="32"/>
            <w:lang w:eastAsia="zh-CN"/>
          </w:rPr>
          <w:delText>，</w:delText>
        </w:r>
      </w:del>
      <w:del w:id="106" w:author="樊丽雅" w:date="2017-06-13T15:28:00Z">
        <w:r>
          <w:rPr>
            <w:rFonts w:hint="default" w:ascii="Times New Roman" w:hAnsi="Times New Roman" w:eastAsia="仿宋" w:cs="Times New Roman"/>
            <w:sz w:val="32"/>
            <w:szCs w:val="32"/>
          </w:rPr>
          <w:delText>报名邮箱：</w:delText>
        </w:r>
      </w:del>
      <w:del w:id="107" w:author="樊丽雅" w:date="2017-06-13T15:28:00Z">
        <w:r>
          <w:rPr>
            <w:rFonts w:hint="default" w:ascii="Times New Roman" w:hAnsi="Times New Roman" w:eastAsia="仿宋" w:cs="Times New Roman"/>
            <w:sz w:val="32"/>
            <w:szCs w:val="32"/>
          </w:rPr>
          <w:fldChar w:fldCharType="begin"/>
        </w:r>
      </w:del>
      <w:del w:id="108" w:author="樊丽雅" w:date="2017-06-13T15:28:00Z">
        <w:r>
          <w:rPr>
            <w:rFonts w:hint="default" w:ascii="Times New Roman" w:hAnsi="Times New Roman" w:eastAsia="仿宋" w:cs="Times New Roman"/>
            <w:sz w:val="32"/>
            <w:szCs w:val="32"/>
          </w:rPr>
          <w:fldChar w:fldCharType="separate"/>
        </w:r>
      </w:del>
      <w:del w:id="109" w:author="樊丽雅" w:date="2017-06-13T15:28:00Z">
        <w:r>
          <w:rPr>
            <w:rStyle w:val="3"/>
            <w:rFonts w:hint="default" w:ascii="Times New Roman" w:hAnsi="Times New Roman" w:eastAsia="仿宋" w:cs="Times New Roman"/>
            <w:sz w:val="32"/>
            <w:szCs w:val="32"/>
          </w:rPr>
          <w:delText>240669791@qq.com</w:delText>
        </w:r>
      </w:del>
      <w:del w:id="110" w:author="樊丽雅" w:date="2017-06-13T15:28:00Z">
        <w:r>
          <w:rPr>
            <w:rStyle w:val="3"/>
            <w:rFonts w:hint="eastAsia" w:ascii="Times New Roman" w:hAnsi="Times New Roman" w:eastAsia="仿宋" w:cs="Times New Roman"/>
            <w:sz w:val="32"/>
            <w:szCs w:val="32"/>
            <w:lang w:eastAsia="zh-CN"/>
          </w:rPr>
          <w:delText>。</w:delText>
        </w:r>
      </w:del>
      <w:del w:id="111" w:author="樊丽雅" w:date="2017-06-13T15:28:00Z">
        <w:r>
          <w:rPr>
            <w:rFonts w:hint="default" w:ascii="Times New Roman" w:hAnsi="Times New Roman" w:eastAsia="仿宋" w:cs="Times New Roman"/>
            <w:sz w:val="32"/>
            <w:szCs w:val="32"/>
          </w:rPr>
          <w:fldChar w:fldCharType="end"/>
        </w:r>
      </w:del>
      <w:del w:id="112" w:author="樊丽雅" w:date="2017-06-13T15:28:00Z">
        <w:r>
          <w:rPr>
            <w:rFonts w:hint="default" w:ascii="Times New Roman" w:hAnsi="Times New Roman" w:eastAsia="仿宋" w:cs="Times New Roman"/>
            <w:sz w:val="32"/>
            <w:szCs w:val="32"/>
            <w:lang w:eastAsia="zh-CN"/>
          </w:rPr>
          <w:delText>并将此回执抄送sjxwcxc@163.com。</w:delText>
        </w:r>
      </w:del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">
    <w:altName w:val="仿宋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revisionView w:markup="0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907A58"/>
    <w:rsid w:val="0023660E"/>
    <w:rsid w:val="00907A58"/>
    <w:rsid w:val="00E0202F"/>
    <w:rsid w:val="02BE36B1"/>
    <w:rsid w:val="069A41FA"/>
    <w:rsid w:val="168E5090"/>
    <w:rsid w:val="26754015"/>
    <w:rsid w:val="34E75F39"/>
    <w:rsid w:val="398145CA"/>
    <w:rsid w:val="4A521778"/>
    <w:rsid w:val="59E170C2"/>
    <w:rsid w:val="6C91508D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character" w:styleId="3">
    <w:name w:val="Hyperlink"/>
    <w:basedOn w:val="2"/>
    <w:unhideWhenUsed/>
    <w:qFormat/>
    <w:uiPriority w:val="99"/>
    <w:rPr>
      <w:color w:val="0000FF"/>
      <w:u w:val="single"/>
    </w:rPr>
  </w:style>
  <w:style w:type="table" w:styleId="5">
    <w:name w:val="Table Grid"/>
    <w:basedOn w:val="4"/>
    <w:qFormat/>
    <w:uiPriority w:val="59"/>
    <w:pPr/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</Words>
  <Characters>345</Characters>
  <Lines>2</Lines>
  <Paragraphs>1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2017-06-12T01:36:00Z</dcterms:created>
  <dc:creator>zhangzt</dc:creator>
  <cp:lastModifiedBy>许轩凯</cp:lastModifiedBy>
  <dcterms:modified xsi:type="dcterms:W3CDTF">2017-06-14T04:00:18Z</dcterms:modified>
  <dc:title>首届中国高校科技成果交易会参会回执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